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053133" w:rsidRPr="0086106C" w:rsidRDefault="00053133" w:rsidP="00053133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>Termomodernizacja budynku leśniczówki w</w:t>
      </w:r>
      <w:r w:rsidR="008854B0">
        <w:rPr>
          <w:rFonts w:ascii="Arial" w:eastAsia="Calibri" w:hAnsi="Arial" w:cs="Arial"/>
          <w:b/>
          <w:sz w:val="22"/>
          <w:szCs w:val="22"/>
          <w:lang w:eastAsia="en-US"/>
        </w:rPr>
        <w:t xml:space="preserve"> miejscowości </w:t>
      </w:r>
      <w:proofErr w:type="spellStart"/>
      <w:r w:rsidR="008854B0">
        <w:rPr>
          <w:rFonts w:ascii="Arial" w:eastAsia="Calibri" w:hAnsi="Arial" w:cs="Arial"/>
          <w:b/>
          <w:sz w:val="22"/>
          <w:szCs w:val="22"/>
          <w:lang w:eastAsia="en-US"/>
        </w:rPr>
        <w:t>Rzy</w:t>
      </w:r>
      <w:proofErr w:type="spellEnd"/>
      <w:r w:rsidR="008854B0">
        <w:rPr>
          <w:rFonts w:ascii="Arial" w:eastAsia="Calibri" w:hAnsi="Arial" w:cs="Arial"/>
          <w:b/>
          <w:sz w:val="22"/>
          <w:szCs w:val="22"/>
          <w:lang w:eastAsia="en-US"/>
        </w:rPr>
        <w:t xml:space="preserve"> 44,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 xml:space="preserve"> gmina Sochocin, powia</w:t>
      </w:r>
      <w:r w:rsidR="008854B0">
        <w:rPr>
          <w:rFonts w:ascii="Arial" w:eastAsia="Calibri" w:hAnsi="Arial" w:cs="Arial"/>
          <w:b/>
          <w:sz w:val="22"/>
          <w:szCs w:val="22"/>
          <w:lang w:eastAsia="en-US"/>
        </w:rPr>
        <w:t xml:space="preserve">t Płońsk, działka nr </w:t>
      </w:r>
      <w:proofErr w:type="spellStart"/>
      <w:r w:rsidR="008854B0">
        <w:rPr>
          <w:rFonts w:ascii="Arial" w:eastAsia="Calibri" w:hAnsi="Arial" w:cs="Arial"/>
          <w:b/>
          <w:sz w:val="22"/>
          <w:szCs w:val="22"/>
          <w:lang w:eastAsia="en-US"/>
        </w:rPr>
        <w:t>ewid</w:t>
      </w:r>
      <w:proofErr w:type="spellEnd"/>
      <w:r w:rsidR="008854B0">
        <w:rPr>
          <w:rFonts w:ascii="Arial" w:eastAsia="Calibri" w:hAnsi="Arial" w:cs="Arial"/>
          <w:b/>
          <w:sz w:val="22"/>
          <w:szCs w:val="22"/>
          <w:lang w:eastAsia="en-US"/>
        </w:rPr>
        <w:t>. 3003/2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C76AEB">
        <w:rPr>
          <w:rFonts w:ascii="Arial" w:eastAsia="Calibri" w:hAnsi="Arial" w:cs="Arial"/>
          <w:sz w:val="22"/>
          <w:szCs w:val="22"/>
          <w:lang w:eastAsia="en-US"/>
        </w:rPr>
        <w:t>S</w:t>
      </w:r>
      <w:r w:rsidR="00E66AD8">
        <w:rPr>
          <w:rFonts w:ascii="Arial" w:eastAsia="Calibri" w:hAnsi="Arial" w:cs="Arial"/>
          <w:sz w:val="22"/>
          <w:szCs w:val="22"/>
          <w:lang w:eastAsia="en-US"/>
        </w:rPr>
        <w:t>.270</w:t>
      </w:r>
      <w:r w:rsidR="00C76AEB">
        <w:rPr>
          <w:rFonts w:ascii="Arial" w:eastAsia="Calibri" w:hAnsi="Arial" w:cs="Arial"/>
          <w:sz w:val="22"/>
          <w:szCs w:val="22"/>
          <w:lang w:eastAsia="en-US"/>
        </w:rPr>
        <w:t>.14.2023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053133" w:rsidRDefault="00053133" w:rsidP="00053133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 xml:space="preserve">art. 108 ust. 1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53133" w:rsidRPr="0086106C" w:rsidRDefault="00053133" w:rsidP="00053133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053133" w:rsidRPr="0086106C" w:rsidRDefault="00053133" w:rsidP="0005313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(Dz. U. poz. 835)</w:t>
      </w:r>
      <w:r w:rsidRPr="0086106C">
        <w:rPr>
          <w:rFonts w:eastAsia="Calibri"/>
          <w:i/>
          <w:iCs/>
          <w:color w:val="222222"/>
          <w:vertAlign w:val="superscript"/>
          <w:lang w:eastAsia="en-US"/>
        </w:rPr>
        <w:footnoteReference w:id="1"/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053133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9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9"/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0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0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053133" w:rsidRPr="0086106C" w:rsidRDefault="00053133" w:rsidP="00053133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1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11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2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12"/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00110" w:rsidRPr="002D3CD8" w:rsidRDefault="00053133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00110" w:rsidRPr="002D3CD8" w:rsidRDefault="00E00110" w:rsidP="00053133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00110" w:rsidRPr="002D3CD8" w:rsidRDefault="00E00110" w:rsidP="00053133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:rsidR="00E00110" w:rsidRDefault="00E00110" w:rsidP="00E00110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8FC" w:rsidRDefault="006608FC" w:rsidP="00053133">
      <w:r>
        <w:separator/>
      </w:r>
    </w:p>
  </w:endnote>
  <w:endnote w:type="continuationSeparator" w:id="0">
    <w:p w:rsidR="006608FC" w:rsidRDefault="006608FC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8FC" w:rsidRDefault="006608FC" w:rsidP="00053133">
      <w:r>
        <w:separator/>
      </w:r>
    </w:p>
  </w:footnote>
  <w:footnote w:type="continuationSeparator" w:id="0">
    <w:p w:rsidR="006608FC" w:rsidRDefault="006608FC" w:rsidP="00053133">
      <w:r>
        <w:continuationSeparator/>
      </w:r>
    </w:p>
  </w:footnote>
  <w:footnote w:id="1">
    <w:p w:rsidR="00053133" w:rsidRPr="00A82964" w:rsidRDefault="00053133" w:rsidP="00053133">
      <w:pPr>
        <w:jc w:val="both"/>
        <w:rPr>
          <w:ins w:id="1" w:author="B.K." w:date="2022-06-30T11:59:00Z"/>
          <w:rFonts w:ascii="Arial" w:hAnsi="Arial" w:cs="Arial"/>
          <w:color w:val="222222"/>
          <w:sz w:val="16"/>
          <w:szCs w:val="16"/>
        </w:rPr>
      </w:pPr>
      <w:ins w:id="2" w:author="B.K." w:date="2022-06-30T11:59:00Z">
        <w:r w:rsidRPr="00A82964">
          <w:rPr>
            <w:rStyle w:val="Odwoanieprzypisudolnego"/>
            <w:rFonts w:ascii="Arial" w:hAnsi="Arial" w:cs="Arial"/>
            <w:sz w:val="16"/>
            <w:szCs w:val="16"/>
          </w:rPr>
          <w:footnoteRef/>
        </w:r>
        <w:r w:rsidRPr="00A82964">
          <w:rPr>
            <w:rFonts w:ascii="Arial" w:hAnsi="Arial" w:cs="Arial"/>
            <w:sz w:val="16"/>
            <w:szCs w:val="16"/>
          </w:rPr>
          <w:t xml:space="preserve"> </w:t>
        </w:r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Zgodnie z treścią art. 7 ust. 1 ustawy z dnia 13 kwietnia 2022 r. </w:t>
        </w:r>
        <w:r w:rsidRPr="00A82964">
          <w:rPr>
            <w:rFonts w:ascii="Arial" w:hAnsi="Arial" w:cs="Arial"/>
            <w:i/>
            <w:iCs/>
            <w:color w:val="222222"/>
            <w:sz w:val="16"/>
            <w:szCs w:val="16"/>
          </w:rPr>
          <w:t xml:space="preserve">o szczególnych rozwiązaniach w zakresie przeciwdziałania wspieraniu agresji na Ukrainę oraz służących ochronie bezpieczeństwa narodowego, </w:t>
        </w:r>
        <w:r>
          <w:rPr>
            <w:rFonts w:ascii="Arial" w:hAnsi="Arial" w:cs="Arial"/>
            <w:i/>
            <w:iCs/>
            <w:color w:val="222222"/>
            <w:sz w:val="16"/>
            <w:szCs w:val="16"/>
          </w:rPr>
          <w:t>zwanej dalej „ustawą”,</w:t>
        </w:r>
        <w:r w:rsidRPr="00A82964">
          <w:rPr>
            <w:rFonts w:ascii="Arial" w:hAnsi="Arial" w:cs="Arial"/>
            <w:i/>
            <w:iCs/>
            <w:color w:val="222222"/>
            <w:sz w:val="16"/>
            <w:szCs w:val="16"/>
          </w:rPr>
          <w:t xml:space="preserve"> </w:t>
        </w:r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z </w:t>
        </w:r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 xml:space="preserve">postępowania o udzielenie zamówienia publicznego lub konkursu prowadzonego na podstawie ustawy </w:t>
        </w:r>
        <w:proofErr w:type="spellStart"/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Pzp</w:t>
        </w:r>
        <w:proofErr w:type="spellEnd"/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 xml:space="preserve"> wyklucza się:</w:t>
        </w:r>
      </w:ins>
    </w:p>
    <w:p w:rsidR="00053133" w:rsidRPr="00A82964" w:rsidRDefault="00053133" w:rsidP="00053133">
      <w:pPr>
        <w:jc w:val="both"/>
        <w:rPr>
          <w:ins w:id="3" w:author="B.K." w:date="2022-06-30T11:59:00Z"/>
          <w:rFonts w:ascii="Arial" w:hAnsi="Arial" w:cs="Arial"/>
          <w:color w:val="222222"/>
          <w:sz w:val="16"/>
          <w:szCs w:val="16"/>
          <w:lang w:eastAsia="pl-PL"/>
        </w:rPr>
      </w:pPr>
      <w:ins w:id="4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</w:r>
      </w:ins>
    </w:p>
    <w:p w:rsidR="00053133" w:rsidRPr="00A82964" w:rsidRDefault="00053133" w:rsidP="00053133">
      <w:pPr>
        <w:jc w:val="both"/>
        <w:rPr>
          <w:ins w:id="5" w:author="B.K." w:date="2022-06-30T11:59:00Z"/>
          <w:rFonts w:ascii="Arial" w:hAnsi="Arial" w:cs="Arial"/>
          <w:color w:val="222222"/>
          <w:sz w:val="16"/>
          <w:szCs w:val="16"/>
        </w:rPr>
      </w:pPr>
      <w:ins w:id="6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2) </w:t>
        </w:r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</w:r>
      </w:ins>
    </w:p>
    <w:p w:rsidR="00053133" w:rsidRPr="00761CEB" w:rsidRDefault="00053133" w:rsidP="00053133">
      <w:pPr>
        <w:jc w:val="both"/>
        <w:rPr>
          <w:ins w:id="7" w:author="B.K." w:date="2022-06-30T11:59:00Z"/>
          <w:rFonts w:ascii="Arial" w:hAnsi="Arial" w:cs="Arial"/>
          <w:color w:val="222222"/>
          <w:sz w:val="16"/>
          <w:szCs w:val="16"/>
          <w:lang w:eastAsia="pl-PL"/>
        </w:rPr>
      </w:pPr>
      <w:ins w:id="8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53133"/>
    <w:rsid w:val="000B4619"/>
    <w:rsid w:val="002023B9"/>
    <w:rsid w:val="002941CC"/>
    <w:rsid w:val="002A5149"/>
    <w:rsid w:val="00371450"/>
    <w:rsid w:val="00372640"/>
    <w:rsid w:val="003D1681"/>
    <w:rsid w:val="004A4214"/>
    <w:rsid w:val="004E66ED"/>
    <w:rsid w:val="005B4AE9"/>
    <w:rsid w:val="006608FC"/>
    <w:rsid w:val="006B008E"/>
    <w:rsid w:val="007416B2"/>
    <w:rsid w:val="00790B6D"/>
    <w:rsid w:val="008854B0"/>
    <w:rsid w:val="008C2F0F"/>
    <w:rsid w:val="00901BA5"/>
    <w:rsid w:val="00957965"/>
    <w:rsid w:val="00983276"/>
    <w:rsid w:val="00A003B8"/>
    <w:rsid w:val="00C76AEB"/>
    <w:rsid w:val="00E00110"/>
    <w:rsid w:val="00E04775"/>
    <w:rsid w:val="00E66AD8"/>
    <w:rsid w:val="00F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8F2BA-A2ED-42BF-826B-C804C09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2023-05-04T11:07:00Z</dcterms:created>
  <dcterms:modified xsi:type="dcterms:W3CDTF">2023-05-04T11:07:00Z</dcterms:modified>
</cp:coreProperties>
</file>